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1439"/>
        <w:gridCol w:w="4907"/>
        <w:gridCol w:w="769"/>
        <w:gridCol w:w="7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000" w:type="pct"/>
            <w:gridSpan w:val="5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“捉影时光”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直播兼摄影室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技术参数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直播室设备及装饰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ins w:id="0" w:author="Admin" w:date="2023-09-27T23:26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20"/>
                  <w:szCs w:val="20"/>
                  <w:lang w:bidi="ar"/>
                </w:rPr>
                <w:t>（</w:t>
              </w:r>
            </w:ins>
            <w:ins w:id="1" w:author="LENOVO [2]" w:date="2023-10-25T15:00:12Z">
              <w:r>
                <w:rPr>
                  <w:rFonts w:hint="eastAsia" w:ascii="宋体" w:hAnsi="宋体" w:eastAsia="宋体" w:cs="宋体"/>
                  <w:color w:val="000000"/>
                  <w:kern w:val="0"/>
                  <w:sz w:val="20"/>
                  <w:szCs w:val="20"/>
                  <w:lang w:eastAsia="zh-CN" w:bidi="ar"/>
                </w:rPr>
                <w:t>项号</w:t>
              </w:r>
            </w:ins>
            <w:ins w:id="2" w:author="Admin" w:date="2023-09-27T23:26:00Z">
              <w:r>
                <w:rPr>
                  <w:rFonts w:ascii="宋体" w:hAnsi="宋体" w:eastAsia="宋体" w:cs="宋体"/>
                  <w:color w:val="000000"/>
                  <w:kern w:val="0"/>
                  <w:sz w:val="20"/>
                  <w:szCs w:val="20"/>
                  <w:lang w:bidi="ar"/>
                </w:rPr>
                <w:t>82</w:t>
              </w:r>
            </w:ins>
            <w:ins w:id="3" w:author="Admin" w:date="2023-09-27T23:26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20"/>
                  <w:szCs w:val="20"/>
                  <w:lang w:bidi="ar"/>
                </w:rPr>
                <w:t>）</w:t>
              </w:r>
            </w:ins>
            <w:ins w:id="4" w:author="Admin" w:date="2023-10-24T16:47:00Z">
              <w:r>
                <w:rPr/>
                <w:t>直播导播推流设备</w:t>
              </w:r>
            </w:ins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8G 256G WiFi 版本或以上配置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尺寸：10.5"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色域覆盖：100%SRGB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分辨率：≥1280x1920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对比度：≥1500:1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色彩：≥1670W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亮度：≥400nits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≥5000 万像素图像传感器，配备全像素双核对焦技术，支持自动对焦。同时采用 f/1.8 大光圈镜头高达 82.4°的视场角，等效焦距 24mm。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）有线导播扩展设备</w:t>
            </w:r>
          </w:p>
        </w:tc>
        <w:tc>
          <w:tcPr>
            <w:tcW w:w="2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≥15.6英寸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1080P+HDR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亮度：450cd/m2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十点触控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双全功能Type-c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分辨率：≥3840*2160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刷新率：≥60HZ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屏幕：16：9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）多功能支架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主要材质：铝合金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脚管节数：≥4节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最大管径：25mm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安全承重：≥10kg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收纳高度：440mm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最低高度：580mm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全开高度：1645mm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）单色灯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输入电压：200-220V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输入功率：200W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显色指数：97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色温：5600K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灯珠数量：1PCS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光通量：21000lm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1米照度：7500lux裸灯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光照角度：120度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调光：5-100%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调节方式：旋钮调节/2.4G遥控调节/APP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产品尺寸：27*12*25（cm）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）双色灯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输入电压：200-220V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输入功率：200W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显色指数：97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色温：3200K-5600K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灯珠数量：1PCS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光通量：21000lm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1米照度：7500lux裸灯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光照角度：120度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调光：5-100%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调节方式：旋钮调节/2.4G遥控调节/APP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产品尺寸：27*12*25（cm）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）深抛柔光箱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90CM深口抛物线柔光箱（带格栅）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）柔光球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65CM灯笼柔光球（金属高端款）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）加厚支架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2.8米加厚三脚架(金属加硬款）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）UPS电源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1、标称容量:1KVA/900W。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2、工作制式：单进单出。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3、输入电压范围：110Vac～160Vac(半载)，160Vac～300Vac(满载)。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4、输入频率范围：40 Hz～70Hz。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5、相数：单相+N+GND。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6、功率因数：≥0.99。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7、输出电压：220/230/240VAC可通过面板设置。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8、过载能力：105%～125％维持3min后转旁路；125%～150％维持30s后转旁路；过载150％以上维持1s后转旁路。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9、负载峰值比：≥3：1。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10、输出功率因素：≥1。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11、直流标称电压：≥24VDC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12、整机效率：≥94%，EC0模式≥98%，为防止误操作，须组合键开关机。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13、显示：大屏幕LCD(尺寸：≥30mm*50mm）屏幕中文显示+LED状态显示。通过LCD可以查阅UPS的各种信息，UPS故障时，显示故障代码。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14、主机尺寸（宽×深×高）：≤144mm*336mm*214mm。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15、一体机，内置蓄电池，标准延时。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）直播桌子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规格：2000mm*900mm。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高度可调整，手摇式。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可移动，可固定。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张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）直播椅子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规格：500mm×460mm×高840-950mm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1、PP黑色背框，纯新海绵，弹力座布。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2、中班蝴蝶底盘，可逍遥升降底盘，黑气杆。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3、PP五星脚，尼龙脚轮。　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　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张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）休息座椅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尺寸：720mm*750mm*740mm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面料：选用定制环保PU西皮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海绵：实心钢筋+PU冷泡定型棉塑性规整；结构科学稳定；环保无毒。         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内部框架：选用实木刨方+松木方钉架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椅架：钢铁管材φ25mm,管壁厚度≥1.8mm。经过焊接、打磨、抛光等工艺。表面采用行业领先的“黑镍”电泳工艺，电镀层厚度≥0.1mm.附着力强，抗氧化能力强。亮光镜面处理、质感好。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张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）休闲桌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面板基材</w:t>
            </w:r>
            <w:ins w:id="5" w:author="LENOVO [2]" w:date="2023-10-25T15:02:43Z">
              <w:r>
                <w:rPr>
                  <w:rFonts w:hint="eastAsia" w:ascii="宋体" w:hAnsi="宋体" w:eastAsia="宋体" w:cs="宋体"/>
                  <w:color w:val="000000"/>
                  <w:kern w:val="0"/>
                  <w:sz w:val="20"/>
                  <w:szCs w:val="20"/>
                  <w:lang w:eastAsia="zh-CN" w:bidi="ar"/>
                </w:rPr>
                <w:t>：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绿色环保E0级中纤板，真空喷粉，台面采用倒斜边设计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五金配件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脚架：静电喷涂金属脚架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张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84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）配电系统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BV2.5管线预埋；地面开槽；开关插座安装，设备安装、布线、辅材等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）吊顶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硅酸钙板 木格栅吊顶</w:t>
            </w:r>
          </w:p>
        </w:tc>
        <w:tc>
          <w:tcPr>
            <w:tcW w:w="45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84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）墙面油漆</w:t>
            </w:r>
          </w:p>
        </w:tc>
        <w:tc>
          <w:tcPr>
            <w:tcW w:w="28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刮腻子一底二面；刮乳胶漆一底二面</w:t>
            </w:r>
          </w:p>
        </w:tc>
        <w:tc>
          <w:tcPr>
            <w:tcW w:w="4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84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）天棚油漆</w:t>
            </w:r>
          </w:p>
        </w:tc>
        <w:tc>
          <w:tcPr>
            <w:tcW w:w="28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刮腻子一底二面；刮乳胶漆一底二面</w:t>
            </w:r>
          </w:p>
        </w:tc>
        <w:tc>
          <w:tcPr>
            <w:tcW w:w="4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84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）地坪漆</w:t>
            </w:r>
          </w:p>
        </w:tc>
        <w:tc>
          <w:tcPr>
            <w:tcW w:w="28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地面平整、地坪漆</w:t>
            </w:r>
          </w:p>
        </w:tc>
        <w:tc>
          <w:tcPr>
            <w:tcW w:w="4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84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）木作书柜层架</w:t>
            </w:r>
          </w:p>
        </w:tc>
        <w:tc>
          <w:tcPr>
            <w:tcW w:w="28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木工板，面板，收边线</w:t>
            </w:r>
          </w:p>
        </w:tc>
        <w:tc>
          <w:tcPr>
            <w:tcW w:w="4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84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）墙面木作造型</w:t>
            </w:r>
          </w:p>
        </w:tc>
        <w:tc>
          <w:tcPr>
            <w:tcW w:w="28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木龙骨/烤漆板/防火板</w:t>
            </w:r>
          </w:p>
        </w:tc>
        <w:tc>
          <w:tcPr>
            <w:tcW w:w="4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84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）氛围布置</w:t>
            </w:r>
          </w:p>
        </w:tc>
        <w:tc>
          <w:tcPr>
            <w:tcW w:w="28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亚克力字、定制挂画等</w:t>
            </w:r>
          </w:p>
        </w:tc>
        <w:tc>
          <w:tcPr>
            <w:tcW w:w="4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84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）装饰用灯具</w:t>
            </w:r>
          </w:p>
        </w:tc>
        <w:tc>
          <w:tcPr>
            <w:tcW w:w="28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装饰用LED效果灯具、灯膜</w:t>
            </w:r>
          </w:p>
        </w:tc>
        <w:tc>
          <w:tcPr>
            <w:tcW w:w="4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基础摄影设备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）电子图片播放器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≥55寸画屏（商用）-数字标牌产品-柚木色，分辨率≥3840*2160，亮度≥250cd/㎡,对比度≥1200：1,LED背光,产品尺寸1289.6mm*760.4mm*69.2mm。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）防潮柜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三层，湿度范围：1%-10%RH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）卷轴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含≥8个卷轴以及背景布，卷轴长：3.05米，背景布：3米*7米。含安装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）灯光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摄影专用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）专业单反相机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兼容镜头：兼容EF系列镜头(不兼容EFS/EF-M系列镜头)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有效像素：≥3040万有效像素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数字影像处理器：DIGIC 6+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取景器：光学取景器100%视野率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光学取景器拍摄时的自动对焦：≥61点高密度网状阵列自动对焦II代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连拍速度：最高≥7张/秒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LCD液晶监视器：3.2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短片记录尺寸与帧频：DCI 4K (4096x2160)；130P全高清(1920x1080)； 760高清(1280x720) 1120P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电池拍摄能力：使用取景器拍摄23℃时≥900张、0℃时≥850张；使用实时显示拍摄23℃时≥300张、0℃时≥280张。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无线网络功能：搭载Wi-Fi/NFC支持本品牌影像上传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存储介质：CF卡/SD卡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尺寸(宽x高x厚)：150.7mm*116.4mm*75.9mm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重量(仅机身)：800克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）配套闪光灯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无线闪光同时支持无线电传输及光学脉冲传输，无线电传输方式下，可作为主控单元或从属单元，方便用户驾驭多灯闪光，享受闪光的艺术。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5号高容电池一块，充电器两套。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）专业单反镜头-EF 50mm f/1.4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镜头焦距： 50mm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镜头结构：6组7片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PS-C画幅下的35mm规格换算焦距*1：80mm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光圈叶片：≥8片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最近对焦距离：0.45米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最大放大倍率：0.15倍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驱动系统:微型USM超声波马达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滤镜直径：58mm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镜头重量：290克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最大直径及长度：73.8</w:t>
            </w:r>
            <w:ins w:id="6" w:author="LENOVO [2]" w:date="2023-10-25T15:04:25Z">
              <w:r>
                <w:rPr>
                  <w:rFonts w:hint="eastAsia" w:ascii="宋体" w:hAnsi="宋体" w:eastAsia="宋体" w:cs="宋体"/>
                  <w:color w:val="000000"/>
                  <w:kern w:val="0"/>
                  <w:sz w:val="20"/>
                  <w:szCs w:val="20"/>
                  <w:lang w:bidi="ar"/>
                </w:rPr>
                <w:t>mm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*50.5mm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）专业单反镜头-ef16-35f2.8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镜头焦距：16-35mm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镜头结构：11组16片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最小光圈：22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最近对焦距离：0.28米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最大放大倍率：0.25倍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驱动系统：环形USM超声波马达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滤镜直径：82mm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最大直径及长度：88.5mm*127.5mm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含原装UV镜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）专业单反镜头-ef24-70mm f2.8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镜头画幅：135mm全画幅镜头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镜头分类：单反镜头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镜头用途：标准镜头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镜头类型：变焦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镜头结构：13组18片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镜头卡口：EF卡口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滤镜尺寸：82mm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驱动马达：USM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光学参数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最大光圈：F2.8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最小光圈：F22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光圈叶片数：</w:t>
            </w:r>
            <w:ins w:id="7" w:author="LENOVO" w:date="2023-09-14T17:51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20"/>
                  <w:szCs w:val="20"/>
                  <w:lang w:bidi="ar"/>
                </w:rPr>
                <w:t>≥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焦距范围：24-70mm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等效焦距：38-112mm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最大放大倍率：</w:t>
            </w:r>
            <w:ins w:id="8" w:author="LENOVO" w:date="2023-09-14T17:52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20"/>
                  <w:szCs w:val="20"/>
                  <w:lang w:bidi="ar"/>
                </w:rPr>
                <w:t>≥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0.21倍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）专业单反镜头-ef70-200mm f2.8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Style w:val="9"/>
                <w:rFonts w:hint="default"/>
                <w:sz w:val="20"/>
                <w:szCs w:val="20"/>
                <w:lang w:bidi="ar"/>
              </w:rPr>
              <w:t>镜头画幅：135mm全画幅镜头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镜头分类：单反镜头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镜头用途：中长焦镜头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镜头类型：变焦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镜头结构：15组18片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镜头卡口：EF卡口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对焦方式：全时手动对焦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滤镜尺寸：77mm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驱动马达：USM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遮光罩：ET-83II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10"/>
                <w:rFonts w:hint="default"/>
                <w:b w:val="0"/>
                <w:bCs w:val="0"/>
                <w:sz w:val="20"/>
                <w:szCs w:val="20"/>
                <w:lang w:bidi="ar"/>
              </w:rPr>
              <w:t>光学参数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最大光圈：F2.8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最小光圈：F32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光圈叶片数：≥8片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焦距范围：70-200mm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等效焦距：APS-C画幅:112-320mm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最大放大倍率：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0.16倍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视角范围：全画幅:34-12度，APS画幅:21-7分7度</w:t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br w:type="textWrapping"/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含原装UV镜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）摄像机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4K HDR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双卡槽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内置ND滤镜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Proxy录制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Style w:val="9"/>
                <w:rFonts w:hint="default"/>
                <w:sz w:val="20"/>
                <w:szCs w:val="20"/>
                <w:lang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273个相位检测自动对焦点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12倍平滑光学变焦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35mm下等效焦距为29.0-348.0mm，即12倍光学变焦，在直播中可充当“望远镜”的角色，让远近精彩都能轻松分享。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S-Log2和S-Log3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采用专业的 S-Log2、S-Log3 伽马扩展了动态范围。实现视频画面层次的平滑过渡，减少过度曝光和暗部缺失的现象，给后期编辑提供更大的调整空间。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）SD卡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≥128G，传输速度≥277mb/s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）三脚架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承重5kg，三维云台，高度：168cm。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个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办公设备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）电子打印设备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墨仓式彩色喷墨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支持无线wifi打印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打印幅面支持： A4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打印分辨率：≥5760*1440dpi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打印方式支持：微压电打印技术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打印速度：彩色文本（A4) ≥ 10页/分钟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）照片纸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5寸，6寸各200张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）办公桌椅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办公桌尺寸：2100mm*1600mm*750mm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1.板材：采用环保等级达E0级三聚氰胺板，面板采用25MM厚，其余为常规尺寸；甲醛释放量≤4毫克/100克，含水率，密度，板内平均密度偏差达GB/T4897.1~4897.7-2003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标准的要求。                                           2.配置：主台+副台（移门柜+主机架），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3.胶水：采用环保胶，粘性强，不易脱落，边角触感佳；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4.封边：采用2mm厚同色PVC封边；                                                                            5.配件：五金配件，抽屉配三节滚珠导轨，承重力好，抽拉自如，铝合金三联锁杆，大折叠锁，开启灵活轻便，各部位安装结构严密、牢固可靠、平稳，无松动。                   6.脚架：采用金属脚架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套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项号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）图形数据处理设备</w:t>
            </w:r>
          </w:p>
        </w:tc>
        <w:tc>
          <w:tcPr>
            <w:tcW w:w="2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配置：因特尔I7 12700 12代或以上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内存32G 或以上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硬盘512GSSD+1TB 或以上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独立显卡RTX3060 12G显存或以上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电源500W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≥24.5寸显示器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  <w15:person w15:author="LENOVO [2]">
    <w15:presenceInfo w15:providerId="WPS Office" w15:userId="1946169111"/>
  </w15:person>
  <w15:person w15:author="LENOVO">
    <w15:presenceInfo w15:providerId="None" w15:userId="LENOV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NWUyMjQwZmMxMWE0NzU1YzliOGVlM2YwMmViZjAifQ=="/>
  </w:docVars>
  <w:rsids>
    <w:rsidRoot w:val="2FAB52D8"/>
    <w:rsid w:val="0041379F"/>
    <w:rsid w:val="00482388"/>
    <w:rsid w:val="008A2AC8"/>
    <w:rsid w:val="00AE73EC"/>
    <w:rsid w:val="00B367B1"/>
    <w:rsid w:val="00D9429E"/>
    <w:rsid w:val="00E06106"/>
    <w:rsid w:val="00E16F3C"/>
    <w:rsid w:val="00FC1D37"/>
    <w:rsid w:val="00FD4D3A"/>
    <w:rsid w:val="09A129E2"/>
    <w:rsid w:val="2FAB52D8"/>
    <w:rsid w:val="2FD83705"/>
    <w:rsid w:val="3D3D79B6"/>
    <w:rsid w:val="45757A78"/>
    <w:rsid w:val="631A1780"/>
    <w:rsid w:val="637B592C"/>
    <w:rsid w:val="669E447C"/>
    <w:rsid w:val="6EC84D2C"/>
    <w:rsid w:val="758A1507"/>
    <w:rsid w:val="7A01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annotation subject"/>
    <w:basedOn w:val="2"/>
    <w:next w:val="2"/>
    <w:link w:val="13"/>
    <w:uiPriority w:val="0"/>
    <w:rPr>
      <w:b/>
      <w:bCs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font6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0">
    <w:name w:val="font112"/>
    <w:basedOn w:val="7"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paragraph" w:customStyle="1" w:styleId="11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2">
    <w:name w:val="批注文字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3">
    <w:name w:val="批注主题 字符"/>
    <w:basedOn w:val="12"/>
    <w:link w:val="5"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745</Words>
  <Characters>4248</Characters>
  <Lines>35</Lines>
  <Paragraphs>9</Paragraphs>
  <TotalTime>12</TotalTime>
  <ScaleCrop>false</ScaleCrop>
  <LinksUpToDate>false</LinksUpToDate>
  <CharactersWithSpaces>4984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2023-09-13T09:49:00Z</dcterms:created>
  <dc:creator>LENOVO</dc:creator>
  <cp:lastModifiedBy>影</cp:lastModifiedBy>
  <dcterms:modified xsi:type="dcterms:W3CDTF">2023-10-26T04:14:58Z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29EE035009344AF1A20BCFABDD1B402E_11</vt:lpwstr>
  </property>
</Properties>
</file>